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02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Załącznik nr 3</w:t>
      </w:r>
    </w:p>
    <w:p w14:paraId="00000003" w14:textId="62BC2A65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UMOWA NR …./202</w:t>
      </w:r>
      <w:r w:rsidR="0030467B">
        <w:rPr>
          <w:rFonts w:ascii="Verdana" w:eastAsia="Times New Roman" w:hAnsi="Verdana" w:cs="Times New Roman"/>
          <w:b/>
          <w:color w:val="000000"/>
          <w:sz w:val="20"/>
          <w:szCs w:val="20"/>
        </w:rPr>
        <w:t>6</w:t>
      </w:r>
    </w:p>
    <w:p w14:paraId="00000004" w14:textId="62BD75B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>zawarta w dniu ………… 202</w:t>
      </w:r>
      <w:r w:rsidR="0030467B">
        <w:rPr>
          <w:rFonts w:ascii="Verdana" w:eastAsia="Times New Roman" w:hAnsi="Verdana" w:cs="Times New Roman"/>
          <w:color w:val="000000"/>
          <w:sz w:val="20"/>
          <w:szCs w:val="20"/>
        </w:rPr>
        <w:t>6</w:t>
      </w: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 r.</w:t>
      </w:r>
    </w:p>
    <w:p w14:paraId="00000005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pomiędzy: </w:t>
      </w:r>
    </w:p>
    <w:p w14:paraId="00000006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Gminą Wągrowiec, z siedzibą przy ul. Cysterskiej 22, 62-100 Wągrowiec, reprezentowaną przez </w:t>
      </w: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dr Małgorzatę Chmielarz, Wójta Gminy Wągrowiec </w:t>
      </w:r>
    </w:p>
    <w:p w14:paraId="00000007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zwaną w treści umowy </w:t>
      </w: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Zamawiającym, </w:t>
      </w:r>
    </w:p>
    <w:p w14:paraId="00000008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a </w:t>
      </w:r>
    </w:p>
    <w:p w14:paraId="00000009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Rzeczoznawcą Majątkowym …………………………………….. (uprawnienia zawodowe do wykonywania samodzielnych funkcji w zakresie szacowania nieruchomości – świadectwo nr ………………. – Ministerstwa Gospodarki Przestrzennej i Budownictwa), prowadzącym działalność gospodarczą pod nazwą ………………………………. z siedzibą przy ul. ………………………………………., NIP …………………………………. </w:t>
      </w:r>
    </w:p>
    <w:p w14:paraId="0000000A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zwanym w treści umowy </w:t>
      </w: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 xml:space="preserve">Wykonawcą. </w:t>
      </w:r>
    </w:p>
    <w:p w14:paraId="0000000B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 1</w:t>
      </w:r>
    </w:p>
    <w:p w14:paraId="0000000C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71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1. Zamawiający powierza, a Wykonawca zobowiązuje się do sporządzenia operatów szacunkowych do celów naliczenia opłaty adiacenckiej z tytułu wzrostu wartości nieruchomości w związku z jej podziałem, operatów szacunkowych na potrzeby ustalenia wysokości renty planistycznej oraz opinii o wartości nieruchomości, w ilości wg potrzeb Zamawiającego w 2025 roku. </w:t>
      </w:r>
    </w:p>
    <w:p w14:paraId="0000000D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71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2. W ramach umowy Wykonawca zobowiązany jest do: </w:t>
      </w:r>
    </w:p>
    <w:p w14:paraId="0000000E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71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1) dokonania wizji w terenie, w terminie wyznaczonym przez Zamawiającego w protokole, o którym mowa w § 3, </w:t>
      </w:r>
    </w:p>
    <w:p w14:paraId="0000000F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2) udzielenia niezbędnych wyjaśnień dotyczących sporządzonych operatów i opinii w związku z prowadzonymi postępowaniami w sprawie ustalania opłaty adiacenckiej lub renty planistycznej w ciągu 7 dni od dnia wystąpienia przez Zamawiającego z żądaniem ich udzielenia. </w:t>
      </w:r>
    </w:p>
    <w:p w14:paraId="00000010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11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 2</w:t>
      </w:r>
    </w:p>
    <w:p w14:paraId="00000012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Operaty szacunkowe Wykonawca opracuje zgodnie z obowiązującymi przepisami, w szczególności z: </w:t>
      </w:r>
    </w:p>
    <w:p w14:paraId="00000013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68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>1) ustawą z dnia 21 sierpnia 1997 r. o gospodarce nieruchomościami (Dz. U. z 202</w:t>
      </w:r>
      <w:ins w:id="0" w:author="Łukasz Słoma" w:date="2024-12-19T13:19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t>4</w:t>
        </w:r>
      </w:ins>
      <w:del w:id="1" w:author="Łukasz Słoma" w:date="2024-12-19T13:19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delText>3</w:delText>
        </w:r>
      </w:del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r. poz. </w:t>
      </w:r>
      <w:ins w:id="2" w:author="Łukasz Słoma" w:date="2024-12-19T13:19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t>1145</w:t>
        </w:r>
      </w:ins>
      <w:del w:id="3" w:author="Łukasz Słoma" w:date="2024-12-19T13:19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delText>344</w:delText>
        </w:r>
      </w:del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 z późn. zm.), </w:t>
      </w:r>
    </w:p>
    <w:p w14:paraId="00000014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68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>2) ustawą z dnia 27 marca 2003 r. o planowaniu i zagospodarowaniu przestrzennym (Dz. U. z 202</w:t>
      </w:r>
      <w:ins w:id="4" w:author="Łukasz Słoma" w:date="2024-12-19T13:20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t>4</w:t>
        </w:r>
      </w:ins>
      <w:del w:id="5" w:author="Łukasz Słoma" w:date="2024-12-19T13:20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delText>3</w:delText>
        </w:r>
      </w:del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 r. poz. </w:t>
      </w:r>
      <w:ins w:id="6" w:author="Łukasz Słoma" w:date="2024-12-19T13:20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t>1130</w:t>
        </w:r>
      </w:ins>
      <w:del w:id="7" w:author="Łukasz Słoma" w:date="2024-12-19T13:20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delText>977</w:delText>
        </w:r>
      </w:del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 z późn. zm.), </w:t>
      </w:r>
    </w:p>
    <w:p w14:paraId="00000015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del w:id="8" w:author="Łukasz Słoma" w:date="2024-12-19T13:21:00Z"/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 xml:space="preserve">3) Rozporządzeniem Rozporządzenie Ministra Rozwoju i Technologii z dnia 5 września 2023 r. w sprawie wyceny nieruchomości (Dz. U. z 2023., poz. 1832). </w:t>
      </w:r>
    </w:p>
    <w:p w14:paraId="00000016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14:paraId="00000017" w14:textId="77777777" w:rsidR="004A65AD" w:rsidRPr="00125B97" w:rsidRDefault="00000000" w:rsidP="00125B97">
      <w:pPr>
        <w:pageBreakBefore/>
        <w:pBdr>
          <w:top w:val="nil"/>
          <w:left w:val="nil"/>
          <w:bottom w:val="nil"/>
          <w:right w:val="nil"/>
          <w:between w:val="nil"/>
        </w:pBdr>
        <w:tabs>
          <w:tab w:val="center" w:pos="4536"/>
        </w:tabs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lastRenderedPageBreak/>
        <w:tab/>
        <w:t>§ 3</w:t>
      </w:r>
    </w:p>
    <w:p w14:paraId="00000018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Przekazanie materiałów do sporządzenia operatów szacunkowych i opinii, o których mowa w § 1 ust. 1 odbywać się będzie sukcesywnie w miarę potrzeb na podstawie protokołu przekazania – zlecenia, w siedzibie Zamawiającego. </w:t>
      </w:r>
    </w:p>
    <w:p w14:paraId="00000019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 4</w:t>
      </w:r>
    </w:p>
    <w:p w14:paraId="0000001A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Wykonawca zobowiązany jest wykonać operaty szacunkowe oraz opinie, o których mowa w § 1 ust. 1, w terminie 21 dni od dnia ustalonej wizji w terenie. </w:t>
      </w:r>
    </w:p>
    <w:p w14:paraId="0000001B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 5</w:t>
      </w:r>
    </w:p>
    <w:p w14:paraId="0000001C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Odbiór operatów szacunkowych i opinii następować będzie w siedzibie Zamawiającego na podstawie protokołu zdawczo – odbiorczego. </w:t>
      </w:r>
    </w:p>
    <w:p w14:paraId="0000001D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§6</w:t>
      </w:r>
    </w:p>
    <w:p w14:paraId="0000001E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>Umowa zostaje zawarta na okres od dnia …………………. do dnia 31 grudnia 202</w:t>
      </w:r>
      <w:ins w:id="9" w:author="Łukasz Słoma" w:date="2024-12-19T13:27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t>5</w:t>
        </w:r>
      </w:ins>
      <w:del w:id="10" w:author="Łukasz Słoma" w:date="2024-12-19T13:27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delText>4</w:delText>
        </w:r>
      </w:del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 r. </w:t>
      </w:r>
    </w:p>
    <w:p w14:paraId="0000001F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 7</w:t>
      </w:r>
    </w:p>
    <w:p w14:paraId="5CDDA373" w14:textId="77777777" w:rsidR="00B901F4" w:rsidRPr="00125B97" w:rsidRDefault="00000000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88" w:line="360" w:lineRule="auto"/>
        <w:ind w:left="360" w:hanging="36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>Za wykonanie operatów szacunkowych na potrzeby naliczenia opłaty adiacenckiej z tytułu wzrostu wartości nieruchomości w związku z jej podziałem, Wykonawca otrzyma wynagrodzenie, w wysokości równej ……… zł brutto (słownie ………) za wycenę każdej z działek, w ilości do pięciu sztuk, a za wycenę wszystkich kolejnych działek łącznie, niezależnie od ich ilości – …………… zł brutto (słownie ……………………..)</w:t>
      </w:r>
    </w:p>
    <w:p w14:paraId="00000020" w14:textId="3649FE0B" w:rsidR="004A65AD" w:rsidRPr="00125B97" w:rsidRDefault="00B901F4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88" w:line="360" w:lineRule="auto"/>
        <w:ind w:left="360" w:hanging="36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Za wykonanie operatów szacunkowych na potrzeby naliczenia opłaty adiacenckiej z tytułu wzrostu wartości nieruchomości w związku z wybudowaniem infrastruktury technicznej – wodociąg, kanalizacja otrzyma wynagrodzenie w wysokości ………….. zł brutto (słownie ………………….). </w:t>
      </w:r>
    </w:p>
    <w:p w14:paraId="55D0181B" w14:textId="65209177" w:rsidR="00B901F4" w:rsidRPr="00125B97" w:rsidRDefault="00B901F4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88" w:line="360" w:lineRule="auto"/>
        <w:ind w:left="360" w:hanging="36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Za wykonanie operatów szacunkowych na potrzeby naliczenia opłaty adiacenckiej z tytułu wzrostu wartości nieruchomości w związku z wybudowaniem drogi otrzyma wynagrodzenie w wysokości ………….. zł brutto (słownie ………………….). </w:t>
      </w:r>
    </w:p>
    <w:p w14:paraId="00000021" w14:textId="77777777" w:rsidR="004A65AD" w:rsidRPr="00125B97" w:rsidRDefault="00000000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88" w:line="360" w:lineRule="auto"/>
        <w:ind w:left="360" w:hanging="36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Za wykonanie operatów szacunkowych na potrzeby naliczenia renty planistycznej, Wykonawca otrzyma wynagrodzenie w wysokości ………….. zł brutto (słownie ………………….) za jeden operat. </w:t>
      </w:r>
    </w:p>
    <w:p w14:paraId="00000022" w14:textId="77777777" w:rsidR="004A65AD" w:rsidRPr="00125B97" w:rsidRDefault="00000000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88" w:line="360" w:lineRule="auto"/>
        <w:ind w:left="360" w:hanging="36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Za wykonanie opinii o wartości nieruchomości, Wykonawca otrzyma wynagrodzenie w wysokości …………… zł brutto (słownie …………………..) za jedną opinię. </w:t>
      </w:r>
    </w:p>
    <w:p w14:paraId="00000023" w14:textId="77777777" w:rsidR="004A65AD" w:rsidRPr="00125B97" w:rsidRDefault="00000000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88" w:line="360" w:lineRule="auto"/>
        <w:ind w:left="360" w:hanging="36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Łączna wysokość wynagrodzenia za wykonanie przedmiotu umowy określonego w §1 nie może przekroczyć w okresie obowiązywania umowy kwoty 40 000 złotych brutto (słownie…………………….). </w:t>
      </w:r>
    </w:p>
    <w:p w14:paraId="00000024" w14:textId="77777777" w:rsidR="004A65AD" w:rsidRPr="00125B97" w:rsidRDefault="00000000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ins w:id="11" w:author="Łukasz Słoma" w:date="2024-12-19T13:29:00Z"/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 xml:space="preserve">Zapłata wynagrodzenia nastąpi, na podstawie faktur wystawionych przez Wykonawcę na Gminę Wągrowiec ul. Cysterska 22, 62 – 100 Wągrowiec, NIP 766-19-68-498, w terminie 14 dni od dnia doręczenia prawidłowo wystawionej faktury Zamawiającemu. </w:t>
      </w:r>
    </w:p>
    <w:p w14:paraId="00000025" w14:textId="77777777" w:rsidR="004A65AD" w:rsidRPr="00125B97" w:rsidRDefault="004A65AD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del w:id="12" w:author="Łukasz Słoma" w:date="2024-12-19T13:28:00Z"/>
          <w:rFonts w:ascii="Verdana" w:eastAsia="Times New Roman" w:hAnsi="Verdana" w:cs="Times New Roman"/>
          <w:sz w:val="20"/>
          <w:szCs w:val="20"/>
        </w:rPr>
      </w:pPr>
    </w:p>
    <w:p w14:paraId="00000026" w14:textId="77777777" w:rsidR="004A65AD" w:rsidRPr="00125B97" w:rsidRDefault="004A65AD" w:rsidP="00125B9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60" w:hanging="360"/>
        <w:jc w:val="both"/>
        <w:rPr>
          <w:del w:id="13" w:author="Łukasz Słoma" w:date="2024-12-19T13:28:00Z"/>
          <w:rFonts w:ascii="Verdana" w:eastAsia="Times New Roman" w:hAnsi="Verdana" w:cs="Times New Roman"/>
          <w:color w:val="000000"/>
          <w:sz w:val="20"/>
          <w:szCs w:val="20"/>
        </w:rPr>
      </w:pPr>
    </w:p>
    <w:p w14:paraId="00000027" w14:textId="77777777" w:rsidR="004A65AD" w:rsidRPr="00125B97" w:rsidRDefault="004A65AD" w:rsidP="00125B97">
      <w:pPr>
        <w:pageBreakBefore/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del w:id="14" w:author="Łukasz Słoma" w:date="2024-12-19T13:28:00Z"/>
          <w:rFonts w:ascii="Verdana" w:eastAsia="Times New Roman" w:hAnsi="Verdana" w:cs="Times New Roman"/>
          <w:color w:val="000000"/>
          <w:sz w:val="20"/>
          <w:szCs w:val="20"/>
        </w:rPr>
      </w:pPr>
    </w:p>
    <w:p w14:paraId="291AE116" w14:textId="169140C9" w:rsidR="00125B97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Podstawą wystawienia faktur będą protokoły zdawczo – odbiorcze, o których mowa w §5. </w:t>
      </w:r>
    </w:p>
    <w:p w14:paraId="0739D982" w14:textId="77777777" w:rsidR="00125B97" w:rsidRPr="00125B97" w:rsidRDefault="00125B97" w:rsidP="00125B97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  <w14:ligatures w14:val="none"/>
        </w:rPr>
      </w:pPr>
      <w:r w:rsidRPr="00125B97">
        <w:rPr>
          <w:rFonts w:ascii="Verdana" w:hAnsi="Verdana" w:cstheme="majorHAnsi"/>
          <w:sz w:val="20"/>
          <w:szCs w:val="20"/>
          <w14:ligatures w14:val="none"/>
        </w:rPr>
        <w:t>Od dnia, w którym stosowanie faktur ustrukturyzowanych stanie się dla Wykonawcy obowiązkowe, faktury będą wystawiane i doręczane przy użyciu Krajowego Systemu e-Faktur z uwzględnieniem postanowień niniejszego paragrafu</w:t>
      </w:r>
    </w:p>
    <w:p w14:paraId="5159F727" w14:textId="77777777" w:rsidR="00125B97" w:rsidRPr="00125B97" w:rsidRDefault="00125B97" w:rsidP="00125B97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 xml:space="preserve">Zapłata wynagrodzenia przez Zamawiającego na rzecz Wykonawcy będzie następować na podstawie prawidłowo wystawionej i doręczonej faktury ustrukturyzowanej, z </w:t>
      </w:r>
      <w:r w:rsidRPr="00125B97">
        <w:rPr>
          <w:rFonts w:ascii="Verdana" w:hAnsi="Verdana" w:cstheme="majorHAnsi"/>
          <w:color w:val="auto"/>
          <w:sz w:val="20"/>
          <w:szCs w:val="20"/>
        </w:rPr>
        <w:t xml:space="preserve">zastrzeżeniem ust. 7. </w:t>
      </w:r>
      <w:r w:rsidRPr="00125B97">
        <w:rPr>
          <w:rFonts w:ascii="Verdana" w:hAnsi="Verdana" w:cstheme="majorHAnsi"/>
          <w:sz w:val="20"/>
          <w:szCs w:val="20"/>
        </w:rPr>
        <w:t>Wykonawca przyjmuje do wiadomości i akceptuje, że wyłącznie faktury ustrukturyzowane wystawione w sposób uwzględniający postanowienia niniejszego paragrafu będą uznawane za doręczone Zamawiającemu i będą stanowić podstawę dokonania zapłaty wynagrodzenia przez Zamawiającego.</w:t>
      </w:r>
    </w:p>
    <w:p w14:paraId="036B67BB" w14:textId="77777777" w:rsidR="00125B97" w:rsidRPr="00125B97" w:rsidRDefault="00125B97" w:rsidP="00125B97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Faktury ustrukturyzowane wystawiane przez Wykonawcę będą zawierać następujące dane Zamawiającego  (w ramach struktury logicznej faktury ustrukturyzowanej):</w:t>
      </w:r>
    </w:p>
    <w:p w14:paraId="4A77108E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w polu „Podmiot2”  (Nabywca):</w:t>
      </w:r>
    </w:p>
    <w:p w14:paraId="54C2E416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nazwa: Gmina Wągrowiec</w:t>
      </w:r>
    </w:p>
    <w:p w14:paraId="53B50B4A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NIP nabywcy: 7661968498</w:t>
      </w:r>
    </w:p>
    <w:p w14:paraId="637EF3EA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adres nabywcy: ul. Cysterska 22, 62-100 Wągrowiec</w:t>
      </w:r>
    </w:p>
    <w:p w14:paraId="186056A4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</w:p>
    <w:p w14:paraId="42E88401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w polu „Podmiot3” (Odbiorca):</w:t>
      </w:r>
    </w:p>
    <w:p w14:paraId="6D1CFD91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nazwa: Urząd Gminy Wągrowiec</w:t>
      </w:r>
    </w:p>
    <w:p w14:paraId="0C389066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NIP odbiorcy: 7661140405</w:t>
      </w:r>
    </w:p>
    <w:p w14:paraId="7108621B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adres: ul. Cysterska 22, 62-100 Wągrowiec</w:t>
      </w:r>
    </w:p>
    <w:p w14:paraId="69A8A9D4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</w:p>
    <w:p w14:paraId="06882C52" w14:textId="77777777" w:rsidR="00125B97" w:rsidRPr="00125B97" w:rsidRDefault="00125B97" w:rsidP="00125B97">
      <w:pPr>
        <w:pStyle w:val="Default"/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a także oznaczenie roli, w jakiej występuje Podmiot3, tj.: odbiorca faktury (JST – odbiorca).</w:t>
      </w:r>
    </w:p>
    <w:p w14:paraId="3118F465" w14:textId="77777777" w:rsidR="00125B97" w:rsidRPr="00125B97" w:rsidRDefault="00125B97" w:rsidP="00125B97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Zamawiający zobowiązany jest zapłacić wynagrodzenie na rzecz Wykonawcy w terminie 14 dni od dnia doręczenia Zamawiającemu faktury ustrukturyzowanej. Na gruncie niniejszej umowy za dzień doręczenia faktury ustrukturyzowanej Zamawiającemu uznawać się będzie dzień przydzielenia w Krajowym Systemie e-Faktur numeru identyfikującego tę fakturę (tzw. numer KSeF) pod warunkiem wystawienia faktury ustrukturyzowanej w sposób uwzględniający zasadę wskazaną w ust. 3.</w:t>
      </w:r>
    </w:p>
    <w:p w14:paraId="25649FC8" w14:textId="77777777" w:rsidR="00125B97" w:rsidRPr="00125B97" w:rsidRDefault="00125B97" w:rsidP="00125B97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Strony zgodnie postanawiają, że w przypadku wystawienia przez Wykonawcę faktur ustrukturyzowanych w sposób nieuwzględniający zasady wskazanej w ust. 3, przewidziane terminy płatności nie rozpoczynają się (nie zaczynają biec) do momentu dokonania przez Wykonawcę korekty tak wystawionych faktur ustrukturyzowanych i ich doręczenia Zamawiającemu, które to korekty będą uwzględniały zasadę określoną w ust. 3.</w:t>
      </w:r>
    </w:p>
    <w:p w14:paraId="20529460" w14:textId="77777777" w:rsidR="00125B97" w:rsidRPr="00125B97" w:rsidRDefault="00125B97" w:rsidP="00125B97">
      <w:pPr>
        <w:pStyle w:val="Default"/>
        <w:numPr>
          <w:ilvl w:val="0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lastRenderedPageBreak/>
        <w:t>W przypadku, gdy po wystawieniu przez Wykonawcę faktury ustrukturyzowanej oraz przydzieleniu tej fakturze numeru identyfikującego w Krajowym Systemie e-Faktur (KSeF) wystąpi:</w:t>
      </w:r>
    </w:p>
    <w:p w14:paraId="1B12DCC0" w14:textId="77777777" w:rsidR="00125B97" w:rsidRPr="00125B97" w:rsidRDefault="00125B97" w:rsidP="00125B97">
      <w:pPr>
        <w:pStyle w:val="Default"/>
        <w:numPr>
          <w:ilvl w:val="1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niedostępność KSeF zgodnie z art. 106nh ust. 1 oraz art. 106ne ust. 4 ustawy z dnia 11 marca 2004 r. o podatku od towarów i usług,</w:t>
      </w:r>
    </w:p>
    <w:p w14:paraId="3DAB7C3B" w14:textId="77777777" w:rsidR="00125B97" w:rsidRPr="00125B97" w:rsidRDefault="00125B97" w:rsidP="00125B97">
      <w:pPr>
        <w:pStyle w:val="Default"/>
        <w:numPr>
          <w:ilvl w:val="1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awaria KSeF zgodnie z art. 106nf ust. 1 oraz art. 106ne ust. 1 ustawy z dnia 11 marca 2004 r. o podatku od towarów i usług,</w:t>
      </w:r>
    </w:p>
    <w:p w14:paraId="76C9AC09" w14:textId="77777777" w:rsidR="00125B97" w:rsidRPr="00125B97" w:rsidRDefault="00125B97" w:rsidP="00125B97">
      <w:pPr>
        <w:pStyle w:val="Default"/>
        <w:numPr>
          <w:ilvl w:val="1"/>
          <w:numId w:val="1"/>
        </w:numPr>
        <w:spacing w:line="360" w:lineRule="auto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awaria całkowita KSeF zgodnie z art. 106ng oraz art. 106ne ust. 3 ustawy z dnia 11 marca 2004 r. o podatku od towarów i usług,</w:t>
      </w:r>
    </w:p>
    <w:p w14:paraId="31D9D5D9" w14:textId="77777777" w:rsidR="00125B97" w:rsidRPr="00125B97" w:rsidRDefault="00125B97" w:rsidP="00125B97">
      <w:pPr>
        <w:pStyle w:val="Default"/>
        <w:spacing w:line="360" w:lineRule="auto"/>
        <w:ind w:left="720"/>
        <w:jc w:val="both"/>
        <w:rPr>
          <w:rFonts w:ascii="Verdana" w:hAnsi="Verdana" w:cstheme="majorHAnsi"/>
          <w:sz w:val="20"/>
          <w:szCs w:val="20"/>
        </w:rPr>
      </w:pPr>
      <w:r w:rsidRPr="00125B97">
        <w:rPr>
          <w:rFonts w:ascii="Verdana" w:hAnsi="Verdana" w:cstheme="majorHAnsi"/>
          <w:sz w:val="20"/>
          <w:szCs w:val="20"/>
        </w:rPr>
        <w:t>termin płatności wynagrodzenia przez Zamawiającego ulega wydłużeniu o czas (okres) niedostępności KSeF, awarii KSeF lub awarii całkowitej KSeF. Okres ten zaokrągla się wzwyż do pełnego dnia kalendarzowego.</w:t>
      </w:r>
    </w:p>
    <w:p w14:paraId="0CEDB3FC" w14:textId="77777777" w:rsidR="00125B97" w:rsidRPr="00125B97" w:rsidRDefault="00125B97" w:rsidP="00125B97">
      <w:pPr>
        <w:pStyle w:val="Akapitzlist"/>
        <w:numPr>
          <w:ilvl w:val="0"/>
          <w:numId w:val="1"/>
        </w:numPr>
        <w:tabs>
          <w:tab w:val="left" w:pos="675"/>
        </w:tabs>
        <w:spacing w:after="0" w:line="360" w:lineRule="auto"/>
        <w:jc w:val="both"/>
        <w:rPr>
          <w:rFonts w:ascii="Verdana" w:eastAsia="Liberation Serif" w:hAnsi="Verdana" w:cstheme="majorHAnsi"/>
          <w:color w:val="000000"/>
          <w:sz w:val="20"/>
          <w:szCs w:val="20"/>
        </w:rPr>
      </w:pPr>
      <w:r w:rsidRPr="00125B97">
        <w:rPr>
          <w:rFonts w:ascii="Verdana" w:hAnsi="Verdana" w:cstheme="majorHAnsi"/>
          <w:color w:val="000000"/>
          <w:sz w:val="20"/>
          <w:szCs w:val="20"/>
        </w:rPr>
        <w:t xml:space="preserve">W przypadku, gdy ze względu na wystąpienie sytuacji, o których mowa w ust. </w:t>
      </w:r>
      <w:r w:rsidRPr="00125B97">
        <w:rPr>
          <w:rFonts w:ascii="Verdana" w:hAnsi="Verdana" w:cstheme="majorHAnsi"/>
          <w:sz w:val="20"/>
          <w:szCs w:val="20"/>
        </w:rPr>
        <w:t>6</w:t>
      </w:r>
      <w:r w:rsidRPr="00125B97">
        <w:rPr>
          <w:rFonts w:ascii="Verdana" w:hAnsi="Verdana" w:cstheme="majorHAnsi"/>
          <w:color w:val="000000"/>
          <w:sz w:val="20"/>
          <w:szCs w:val="20"/>
        </w:rPr>
        <w:t xml:space="preserve"> (niedostępność KSeF, awaria KSeF, awaria całkowita KSeF potwierdzona komunikatem z KSeF) </w:t>
      </w:r>
      <w:r w:rsidRPr="00125B97">
        <w:rPr>
          <w:rFonts w:ascii="Verdana" w:hAnsi="Verdana" w:cstheme="majorHAnsi"/>
          <w:sz w:val="20"/>
          <w:szCs w:val="20"/>
        </w:rPr>
        <w:t>Wykonawca</w:t>
      </w:r>
      <w:r w:rsidRPr="00125B97">
        <w:rPr>
          <w:rFonts w:ascii="Verdana" w:hAnsi="Verdana" w:cstheme="majorHAnsi"/>
          <w:color w:val="000000"/>
          <w:sz w:val="20"/>
          <w:szCs w:val="20"/>
        </w:rPr>
        <w:t xml:space="preserve"> nie będzie miał możliwości wystawienia i doręczenia faktury przy użyciu KSeF, faktury będą wystawiane zgodnie z obowiązującymi przepisami regulującymi skutki wystąpienia takich sytuacji. W takim przypadku faktury (wizualizacje faktur) będą doręczane na adres poczty elektronicznej (e-mail): faktury@gminawagrowiec.pl</w:t>
      </w:r>
      <w:r w:rsidRPr="00125B97">
        <w:rPr>
          <w:rFonts w:ascii="Verdana" w:hAnsi="Verdana" w:cstheme="majorHAnsi"/>
          <w:sz w:val="20"/>
          <w:szCs w:val="20"/>
        </w:rPr>
        <w:t>. Termin płatności w odniesieniu do takich faktur liczony jest od dnia otrzymania faktury (wizualizacji faktury) przez Zamawiającego przy wykorzystaniu adresu poczty elektronicznej pod warunkiem, że faktura zawiera dane Zamawiającego, o których mowa w ust. 3. W przeciwnym wypadku termin płatności nie rozpoczyna się (nie zaczyna biec) do momentu dokonania przez Wykonawcę korekty wystawionej faktury, która to korekta będzie uwzględniać dane Zamawiającego wskazane w ust. 3.</w:t>
      </w:r>
    </w:p>
    <w:p w14:paraId="3D355B49" w14:textId="3EC9E6EE" w:rsidR="00125B97" w:rsidRPr="00125B97" w:rsidRDefault="00125B97" w:rsidP="00125B97">
      <w:pPr>
        <w:pStyle w:val="Akapitzlist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/>
        <w:jc w:val="both"/>
        <w:rPr>
          <w:rFonts w:ascii="Verdana" w:eastAsia="Arial" w:hAnsi="Verdana" w:cs="Arial"/>
          <w:color w:val="000000"/>
          <w:sz w:val="20"/>
          <w:szCs w:val="20"/>
        </w:rPr>
      </w:pPr>
    </w:p>
    <w:p w14:paraId="00000029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2A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 8</w:t>
      </w:r>
    </w:p>
    <w:p w14:paraId="0000002B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1. W przypadku niewykonania lub nienależytego wykonania umowy Wykonawca zobowiązany jest do zapłaty kar umownych za: </w:t>
      </w:r>
    </w:p>
    <w:p w14:paraId="0000002C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71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1) niewykonanie w terminie określonym w §4 przedmiotu umowy, w wysokości 0,5% wynagrodzenia brutto, przypadającego na dane zlecenie o którym mowa w § 7 za każdy dzień opóźnienia ; </w:t>
      </w:r>
    </w:p>
    <w:p w14:paraId="0000002D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71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2) opóźnienie w udzielaniu wyjaśnień, w wysokości 0,5% wynagrodzenia brutto przypadającego na dane zlecenie, o którym mowa w § 7 za każdy dzień opóźnienia; </w:t>
      </w:r>
    </w:p>
    <w:p w14:paraId="0000002E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3) odstąpienie od umowy z przyczyn leżących po stronie Wykonawcy w wysokości 20% łącznego wynagrodzenia określonego w §7 ust. 4 umowy. </w:t>
      </w:r>
    </w:p>
    <w:p w14:paraId="0000002F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30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lastRenderedPageBreak/>
        <w:t xml:space="preserve">2. Wykonawca zobowiązany jest zapłacić kary umowne w terminie 7 dni od dnia otrzymania noty obciążeniowej. W przypadku uchybienia temu terminowi Zamawiający potrąci kwotę wynikającą z noty obciążeniowej z wynagrodzenia Wykonawcy, na co Wykonawca wyraża zgodę. </w:t>
      </w:r>
    </w:p>
    <w:p w14:paraId="00000031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3. Strony zastrzegają sobie prawo dochodzenia odszkodowania uzupełniającego do wysokości </w:t>
      </w:r>
      <w:ins w:id="15" w:author="Łukasz Słoma" w:date="2024-12-19T13:28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t>rzeczywiście</w:t>
        </w:r>
      </w:ins>
      <w:del w:id="16" w:author="Łukasz Słoma" w:date="2024-12-19T13:28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delText>rzeczywiści</w:delText>
        </w:r>
      </w:del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 poniesionej szkody. </w:t>
      </w:r>
    </w:p>
    <w:p w14:paraId="00000032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§9</w:t>
      </w:r>
    </w:p>
    <w:p w14:paraId="00000033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>Wykonawca nie może powierzyć wykonania przedmiotu umowy innej osobie bez</w:t>
      </w:r>
      <w:ins w:id="17" w:author="Łukasz Słoma" w:date="2024-12-19T13:28:00Z">
        <w:r w:rsidRPr="00125B97">
          <w:rPr>
            <w:rFonts w:ascii="Verdana" w:eastAsia="Times New Roman" w:hAnsi="Verdana" w:cs="Times New Roman"/>
            <w:color w:val="000000"/>
            <w:sz w:val="20"/>
            <w:szCs w:val="20"/>
          </w:rPr>
          <w:t xml:space="preserve"> pisemnej</w:t>
        </w:r>
      </w:ins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 zgody Zamawiającego. </w:t>
      </w:r>
    </w:p>
    <w:p w14:paraId="00000034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§10</w:t>
      </w:r>
    </w:p>
    <w:p w14:paraId="00000035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W sprawach nieuregulowanych niniejszą umową mają zastosowanie przepisy Kodeksu Cywilnego. </w:t>
      </w:r>
    </w:p>
    <w:p w14:paraId="00000036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§11</w:t>
      </w:r>
    </w:p>
    <w:p w14:paraId="00000037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Zmiany niniejszej umowy wymagają formy pisemnej pod rygorem nieważności. </w:t>
      </w:r>
    </w:p>
    <w:p w14:paraId="00000038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§12</w:t>
      </w:r>
    </w:p>
    <w:p w14:paraId="00000039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Spory, mogące wyniknąć z realizacji niniejszej umowy, rozstrzygać będzie sąd właściwy miejscowo dla siedziby Zamawiającego. </w:t>
      </w:r>
    </w:p>
    <w:p w14:paraId="0000003A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b/>
          <w:color w:val="000000"/>
          <w:sz w:val="20"/>
          <w:szCs w:val="20"/>
        </w:rPr>
        <w:t>§13</w:t>
      </w:r>
    </w:p>
    <w:p w14:paraId="0000003B" w14:textId="77777777" w:rsidR="004A65AD" w:rsidRPr="00125B97" w:rsidRDefault="00000000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125B97">
        <w:rPr>
          <w:rFonts w:ascii="Verdana" w:eastAsia="Times New Roman" w:hAnsi="Verdana" w:cs="Times New Roman"/>
          <w:color w:val="000000"/>
          <w:sz w:val="20"/>
          <w:szCs w:val="20"/>
        </w:rPr>
        <w:t xml:space="preserve">Umowę sporządzono w czterech jednobrzmiących egzemplarzach, z których jeden otrzymuje Wykonawca, a trzy Zamawiający. </w:t>
      </w:r>
    </w:p>
    <w:p w14:paraId="0000003C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3D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3E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3F" w14:textId="77777777" w:rsidR="004A65AD" w:rsidRPr="00125B97" w:rsidRDefault="004A65AD" w:rsidP="00125B9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</w:p>
    <w:p w14:paraId="00000040" w14:textId="14AB56CC" w:rsidR="004A65AD" w:rsidRPr="00125B97" w:rsidRDefault="00000000" w:rsidP="00125B97">
      <w:pPr>
        <w:spacing w:line="360" w:lineRule="auto"/>
        <w:rPr>
          <w:rFonts w:ascii="Verdana" w:hAnsi="Verdana"/>
          <w:sz w:val="20"/>
          <w:szCs w:val="20"/>
        </w:rPr>
      </w:pPr>
      <w:r w:rsidRPr="00125B97">
        <w:rPr>
          <w:rFonts w:ascii="Verdana" w:hAnsi="Verdana"/>
          <w:sz w:val="20"/>
          <w:szCs w:val="20"/>
        </w:rPr>
        <w:t xml:space="preserve">ZAMAWIAJĄCY:                                                                                  WYKONAWCA: </w:t>
      </w:r>
    </w:p>
    <w:sectPr w:rsidR="004A65AD" w:rsidRPr="00125B97"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auto"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332AE3"/>
    <w:multiLevelType w:val="multilevel"/>
    <w:tmpl w:val="DD221BC8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3E63619"/>
    <w:multiLevelType w:val="multilevel"/>
    <w:tmpl w:val="3D1A7826"/>
    <w:lvl w:ilvl="0">
      <w:start w:val="1"/>
      <w:numFmt w:val="decimal"/>
      <w:lvlText w:val="%1.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658047E"/>
    <w:multiLevelType w:val="hybridMultilevel"/>
    <w:tmpl w:val="1C5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96089">
    <w:abstractNumId w:val="0"/>
  </w:num>
  <w:num w:numId="2" w16cid:durableId="816919833">
    <w:abstractNumId w:val="1"/>
  </w:num>
  <w:num w:numId="3" w16cid:durableId="13541926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5957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5AD"/>
    <w:rsid w:val="00125B97"/>
    <w:rsid w:val="0030467B"/>
    <w:rsid w:val="003160AE"/>
    <w:rsid w:val="004A65AD"/>
    <w:rsid w:val="00B901F4"/>
    <w:rsid w:val="00BA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1B78E"/>
  <w15:docId w15:val="{6B75509E-D999-4B4C-818F-0F1C5B5D6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125B97"/>
    <w:pPr>
      <w:ind w:left="720"/>
      <w:contextualSpacing/>
    </w:pPr>
  </w:style>
  <w:style w:type="paragraph" w:customStyle="1" w:styleId="Default">
    <w:name w:val="Default"/>
    <w:rsid w:val="00125B97"/>
    <w:pPr>
      <w:autoSpaceDE w:val="0"/>
      <w:autoSpaceDN w:val="0"/>
      <w:adjustRightInd w:val="0"/>
      <w:spacing w:after="0" w:line="240" w:lineRule="auto"/>
    </w:pPr>
    <w:rPr>
      <w:rFonts w:ascii="Century Gothic" w:eastAsiaTheme="minorHAnsi" w:hAnsi="Century Gothic" w:cs="Century Gothic"/>
      <w:color w:val="000000"/>
      <w:sz w:val="24"/>
      <w:szCs w:val="24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1373</Words>
  <Characters>8241</Characters>
  <Application>Microsoft Office Word</Application>
  <DocSecurity>0</DocSecurity>
  <Lines>68</Lines>
  <Paragraphs>19</Paragraphs>
  <ScaleCrop>false</ScaleCrop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blaszczak</cp:lastModifiedBy>
  <cp:revision>4</cp:revision>
  <dcterms:created xsi:type="dcterms:W3CDTF">2026-01-29T08:52:00Z</dcterms:created>
  <dcterms:modified xsi:type="dcterms:W3CDTF">2026-01-29T09:34:00Z</dcterms:modified>
</cp:coreProperties>
</file>